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672E" w14:textId="4074884C" w:rsidR="00FA1AA1" w:rsidRPr="00D01FDB" w:rsidRDefault="00D27DC6" w:rsidP="00FA1AA1">
      <w:pPr>
        <w:pStyle w:val="Zkladntext2"/>
        <w:tabs>
          <w:tab w:val="left" w:pos="4678"/>
        </w:tabs>
        <w:suppressAutoHyphens/>
        <w:spacing w:after="240"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</w:rPr>
        <w:t xml:space="preserve">Příloha č. </w:t>
      </w:r>
      <w:ins w:id="0" w:author="Autor">
        <w:r w:rsidR="00670941">
          <w:rPr>
            <w:rFonts w:asciiTheme="minorHAnsi" w:hAnsiTheme="minorHAnsi" w:cstheme="minorHAnsi"/>
            <w:b/>
          </w:rPr>
          <w:t>4</w:t>
        </w:r>
      </w:ins>
      <w:del w:id="1" w:author="Autor">
        <w:r w:rsidR="00693188" w:rsidDel="00670941">
          <w:rPr>
            <w:rFonts w:asciiTheme="minorHAnsi" w:hAnsiTheme="minorHAnsi" w:cstheme="minorHAnsi"/>
            <w:b/>
          </w:rPr>
          <w:delText>5</w:delText>
        </w:r>
      </w:del>
      <w:r w:rsidR="00693188">
        <w:rPr>
          <w:rFonts w:asciiTheme="minorHAnsi" w:hAnsiTheme="minorHAnsi" w:cstheme="minorHAnsi"/>
          <w:b/>
        </w:rPr>
        <w:t xml:space="preserve"> </w:t>
      </w:r>
      <w:r w:rsidR="00FA1AA1" w:rsidRPr="00D01FDB">
        <w:rPr>
          <w:rFonts w:asciiTheme="minorHAnsi" w:hAnsiTheme="minorHAnsi" w:cstheme="minorHAnsi"/>
          <w:b/>
          <w:szCs w:val="22"/>
        </w:rPr>
        <w:t>Smlouvy</w:t>
      </w:r>
    </w:p>
    <w:p w14:paraId="6E543683" w14:textId="30069EA9" w:rsidR="00FA1AA1" w:rsidRDefault="00CD0C23" w:rsidP="00D27DC6">
      <w:pPr>
        <w:pStyle w:val="Zkladntext2"/>
        <w:tabs>
          <w:tab w:val="left" w:pos="4678"/>
        </w:tabs>
        <w:suppressAutoHyphens/>
        <w:spacing w:before="240" w:after="720"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Realizační tým</w:t>
      </w:r>
    </w:p>
    <w:p w14:paraId="133B25D8" w14:textId="02E32D14" w:rsidR="009959D7" w:rsidRPr="009959D7" w:rsidRDefault="009959D7" w:rsidP="009959D7">
      <w:pPr>
        <w:pStyle w:val="Zkladntext2"/>
        <w:tabs>
          <w:tab w:val="left" w:pos="4678"/>
        </w:tabs>
        <w:suppressAutoHyphens/>
        <w:spacing w:before="480" w:after="240" w:line="240" w:lineRule="auto"/>
        <w:jc w:val="center"/>
        <w:rPr>
          <w:snapToGrid w:val="0"/>
          <w:highlight w:val="cyan"/>
        </w:rPr>
      </w:pPr>
      <w:r w:rsidRPr="00AE483F">
        <w:rPr>
          <w:rFonts w:asciiTheme="minorHAnsi" w:hAnsiTheme="minorHAnsi" w:cstheme="minorHAnsi"/>
          <w:bCs/>
          <w:szCs w:val="22"/>
          <w:highlight w:val="cyan"/>
        </w:rPr>
        <w:t xml:space="preserve">Bude doplněno před uzavřením Smlouvy dle </w:t>
      </w:r>
      <w:r w:rsidR="001025DE">
        <w:rPr>
          <w:rFonts w:asciiTheme="minorHAnsi" w:hAnsiTheme="minorHAnsi" w:cstheme="minorHAnsi"/>
          <w:bCs/>
          <w:szCs w:val="22"/>
          <w:highlight w:val="cyan"/>
        </w:rPr>
        <w:t>žádosti o účast</w:t>
      </w:r>
      <w:r w:rsidRPr="00AE483F">
        <w:rPr>
          <w:rFonts w:asciiTheme="minorHAnsi" w:hAnsiTheme="minorHAnsi" w:cstheme="minorHAnsi"/>
          <w:bCs/>
          <w:szCs w:val="22"/>
          <w:highlight w:val="cyan"/>
        </w:rPr>
        <w:t xml:space="preserve"> vybraného dodavatele. </w:t>
      </w:r>
      <w:r w:rsidRPr="00AE483F">
        <w:rPr>
          <w:rFonts w:cstheme="minorHAnsi"/>
          <w:bCs/>
          <w:highlight w:val="cyan"/>
        </w:rPr>
        <w:t>Doplněn</w:t>
      </w:r>
      <w:r>
        <w:rPr>
          <w:rFonts w:cstheme="minorHAnsi"/>
          <w:bCs/>
          <w:highlight w:val="cyan"/>
        </w:rPr>
        <w:t>a</w:t>
      </w:r>
      <w:r w:rsidRPr="00AE483F">
        <w:rPr>
          <w:rFonts w:cstheme="minorHAnsi"/>
          <w:bCs/>
          <w:highlight w:val="cyan"/>
        </w:rPr>
        <w:t xml:space="preserve"> bude </w:t>
      </w:r>
      <w:r>
        <w:rPr>
          <w:rFonts w:cstheme="minorHAnsi"/>
          <w:bCs/>
          <w:highlight w:val="cyan"/>
        </w:rPr>
        <w:t xml:space="preserve">identifikace </w:t>
      </w:r>
      <w:r w:rsidRPr="00AE483F">
        <w:rPr>
          <w:rFonts w:cstheme="minorHAnsi"/>
          <w:bCs/>
          <w:highlight w:val="cyan"/>
        </w:rPr>
        <w:t xml:space="preserve">vybraným dodavatelem </w:t>
      </w:r>
      <w:r>
        <w:rPr>
          <w:rFonts w:cstheme="minorHAnsi"/>
          <w:bCs/>
          <w:highlight w:val="cyan"/>
        </w:rPr>
        <w:t>v</w:t>
      </w:r>
      <w:r w:rsidR="001025DE">
        <w:rPr>
          <w:rFonts w:cstheme="minorHAnsi"/>
          <w:bCs/>
          <w:highlight w:val="cyan"/>
        </w:rPr>
        <w:t> žádosti o účast</w:t>
      </w:r>
      <w:r>
        <w:rPr>
          <w:rFonts w:cstheme="minorHAnsi"/>
          <w:bCs/>
          <w:highlight w:val="cyan"/>
        </w:rPr>
        <w:t xml:space="preserve"> uvedených</w:t>
      </w:r>
      <w:r>
        <w:rPr>
          <w:snapToGrid w:val="0"/>
          <w:highlight w:val="cyan"/>
        </w:rPr>
        <w:t xml:space="preserve"> členů realizačního týmu. </w:t>
      </w:r>
      <w:r w:rsidRPr="00AE483F">
        <w:rPr>
          <w:snapToGrid w:val="0"/>
          <w:highlight w:val="cyan"/>
        </w:rPr>
        <w:t>Podrobnosti stanoví Dokumentace zadávacího řízení.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90"/>
        <w:gridCol w:w="4672"/>
      </w:tblGrid>
      <w:tr w:rsidR="009959D7" w14:paraId="4B992705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43C7BCB3" w14:textId="47864545" w:rsidR="009959D7" w:rsidRPr="002762BB" w:rsidRDefault="00955900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Delivery manager</w:t>
            </w:r>
          </w:p>
        </w:tc>
        <w:bookmarkStart w:id="2" w:name="_Hlk114636932"/>
        <w:tc>
          <w:tcPr>
            <w:tcW w:w="2578" w:type="pct"/>
            <w:vAlign w:val="center"/>
          </w:tcPr>
          <w:p w14:paraId="609EEA8E" w14:textId="273B8F35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  <w:bookmarkEnd w:id="2"/>
          </w:p>
        </w:tc>
      </w:tr>
      <w:tr w:rsidR="00955900" w14:paraId="0BBB4146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0CB5B9B5" w14:textId="02E250BD" w:rsidR="00955900" w:rsidRPr="009959D7" w:rsidRDefault="00955900" w:rsidP="0095590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Project manager/Vedoucí provozního týmu</w:t>
            </w:r>
          </w:p>
        </w:tc>
        <w:tc>
          <w:tcPr>
            <w:tcW w:w="2578" w:type="pct"/>
            <w:vAlign w:val="center"/>
          </w:tcPr>
          <w:p w14:paraId="32A1FEDD" w14:textId="3F402173" w:rsidR="00955900" w:rsidRPr="00EA14FB" w:rsidRDefault="00955900" w:rsidP="0095590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rFonts w:asciiTheme="minorHAnsi" w:hAnsiTheme="minorHAnsi" w:cstheme="minorHAnsi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40BB94E7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7307DEA2" w14:textId="779AB77A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HW specialista – servery pro ERP SAP</w:t>
            </w:r>
          </w:p>
        </w:tc>
        <w:tc>
          <w:tcPr>
            <w:tcW w:w="2578" w:type="pct"/>
            <w:vAlign w:val="center"/>
          </w:tcPr>
          <w:p w14:paraId="0FF4E32B" w14:textId="723721BB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2F5982D9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5B0E4E04" w14:textId="570E1032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HW specialista – Storage</w:t>
            </w:r>
          </w:p>
        </w:tc>
        <w:tc>
          <w:tcPr>
            <w:tcW w:w="2578" w:type="pct"/>
            <w:vAlign w:val="center"/>
          </w:tcPr>
          <w:p w14:paraId="4ED3D32F" w14:textId="4728333A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68E801E1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5F0AEEBF" w14:textId="21D1F838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Specialista – virtualizace (platforma PowerVM)</w:t>
            </w:r>
          </w:p>
        </w:tc>
        <w:tc>
          <w:tcPr>
            <w:tcW w:w="2578" w:type="pct"/>
            <w:vAlign w:val="center"/>
          </w:tcPr>
          <w:p w14:paraId="41760D46" w14:textId="690621C9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5BF77186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334C5EFF" w14:textId="7DF13003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Specialista – virtualizace (platforma VMware)</w:t>
            </w:r>
          </w:p>
        </w:tc>
        <w:tc>
          <w:tcPr>
            <w:tcW w:w="2578" w:type="pct"/>
            <w:vAlign w:val="center"/>
          </w:tcPr>
          <w:p w14:paraId="13E53A3A" w14:textId="0CFC656C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7EBC5C7D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35C9405E" w14:textId="514855F0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Systémový specialista – IBM AIX</w:t>
            </w:r>
          </w:p>
        </w:tc>
        <w:tc>
          <w:tcPr>
            <w:tcW w:w="2578" w:type="pct"/>
            <w:vAlign w:val="center"/>
          </w:tcPr>
          <w:p w14:paraId="04B71564" w14:textId="2BA05DB9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6A9EDFCC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6CD05D3F" w14:textId="4CED4A18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Specialista – zálohování</w:t>
            </w:r>
          </w:p>
        </w:tc>
        <w:tc>
          <w:tcPr>
            <w:tcW w:w="2578" w:type="pct"/>
            <w:vAlign w:val="center"/>
          </w:tcPr>
          <w:p w14:paraId="109621E4" w14:textId="1C7395EE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50F7B28A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4A9977AA" w14:textId="7571733A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Administrátor projektu</w:t>
            </w:r>
          </w:p>
        </w:tc>
        <w:tc>
          <w:tcPr>
            <w:tcW w:w="2578" w:type="pct"/>
            <w:vAlign w:val="center"/>
          </w:tcPr>
          <w:p w14:paraId="7C90902B" w14:textId="07092879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5E6C77C2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21E5CB51" w14:textId="74DC9FF2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HW specialista – Platforma x86 (Intel)</w:t>
            </w:r>
          </w:p>
        </w:tc>
        <w:tc>
          <w:tcPr>
            <w:tcW w:w="2578" w:type="pct"/>
            <w:vAlign w:val="center"/>
          </w:tcPr>
          <w:p w14:paraId="07B5A44B" w14:textId="4CB4C0E8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43813CCE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086BF9D8" w14:textId="21E4F881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Systémový specialista – Microsoft Windows Server</w:t>
            </w:r>
          </w:p>
        </w:tc>
        <w:tc>
          <w:tcPr>
            <w:tcW w:w="2578" w:type="pct"/>
            <w:vAlign w:val="center"/>
          </w:tcPr>
          <w:p w14:paraId="315C7856" w14:textId="2DF2032F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0DDF24A9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2468586D" w14:textId="2D07EA2A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Systémový specialista – Linux</w:t>
            </w:r>
          </w:p>
        </w:tc>
        <w:tc>
          <w:tcPr>
            <w:tcW w:w="2578" w:type="pct"/>
            <w:vAlign w:val="center"/>
          </w:tcPr>
          <w:p w14:paraId="5215154E" w14:textId="0EBEC390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682131A5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4EBCC28C" w14:textId="12B5128D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Specialista – LAN, FW a LB</w:t>
            </w:r>
          </w:p>
        </w:tc>
        <w:tc>
          <w:tcPr>
            <w:tcW w:w="2578" w:type="pct"/>
            <w:vAlign w:val="center"/>
          </w:tcPr>
          <w:p w14:paraId="3A8053F2" w14:textId="3C8D6846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13AF7BF6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39CAE14C" w14:textId="492BD526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Síťový specialista – SAN</w:t>
            </w:r>
          </w:p>
        </w:tc>
        <w:tc>
          <w:tcPr>
            <w:tcW w:w="2578" w:type="pct"/>
            <w:vAlign w:val="center"/>
          </w:tcPr>
          <w:p w14:paraId="3731FC79" w14:textId="1892ADFC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  <w:tr w:rsidR="009959D7" w14:paraId="14827AC2" w14:textId="77777777" w:rsidTr="00B4584B">
        <w:tc>
          <w:tcPr>
            <w:tcW w:w="2422" w:type="pct"/>
            <w:shd w:val="clear" w:color="auto" w:fill="F2F2F2" w:themeFill="background1" w:themeFillShade="F2"/>
            <w:vAlign w:val="center"/>
          </w:tcPr>
          <w:p w14:paraId="6DD3C54A" w14:textId="33BFE5F4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 w:rsidRPr="009959D7">
              <w:rPr>
                <w:b/>
                <w:bCs/>
                <w:snapToGrid w:val="0"/>
              </w:rPr>
              <w:t>Bezpečnostní specialista</w:t>
            </w:r>
          </w:p>
        </w:tc>
        <w:tc>
          <w:tcPr>
            <w:tcW w:w="2578" w:type="pct"/>
            <w:vAlign w:val="center"/>
          </w:tcPr>
          <w:p w14:paraId="7044A533" w14:textId="6897DB21" w:rsidR="009959D7" w:rsidRPr="002762BB" w:rsidRDefault="009959D7" w:rsidP="00970020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EA14FB">
              <w:rPr>
                <w:rFonts w:asciiTheme="minorHAnsi" w:hAnsiTheme="minorHAnsi" w:cstheme="minorHAnsi"/>
                <w:highlight w:val="cyan"/>
              </w:rPr>
              <w:fldChar w:fldCharType="begin"/>
            </w:r>
            <w:r w:rsidRPr="00EA14FB">
              <w:rPr>
                <w:rFonts w:asciiTheme="minorHAnsi" w:hAnsiTheme="minorHAnsi" w:cstheme="minorHAnsi"/>
                <w:highlight w:val="cyan"/>
              </w:rPr>
              <w:instrText xml:space="preserve"> MACROBUTTON  AcceptConflict "[Bude doplněno před uzavřením Smlouvy]" </w:instrText>
            </w:r>
            <w:r w:rsidRPr="00EA14FB">
              <w:rPr>
                <w:rFonts w:asciiTheme="minorHAnsi" w:hAnsiTheme="minorHAnsi" w:cstheme="minorHAnsi"/>
                <w:highlight w:val="cyan"/>
              </w:rPr>
              <w:fldChar w:fldCharType="end"/>
            </w:r>
          </w:p>
        </w:tc>
      </w:tr>
    </w:tbl>
    <w:p w14:paraId="6214064F" w14:textId="0C5B329F" w:rsidR="009B1705" w:rsidRPr="00AE483F" w:rsidRDefault="009B1705" w:rsidP="00F73526">
      <w:pPr>
        <w:pStyle w:val="Zkladntext2"/>
        <w:tabs>
          <w:tab w:val="left" w:pos="4678"/>
        </w:tabs>
        <w:suppressAutoHyphens/>
        <w:spacing w:before="480" w:after="240" w:line="240" w:lineRule="auto"/>
        <w:jc w:val="center"/>
        <w:rPr>
          <w:snapToGrid w:val="0"/>
          <w:highlight w:val="cyan"/>
        </w:rPr>
      </w:pPr>
    </w:p>
    <w:sectPr w:rsidR="009B1705" w:rsidRPr="00AE4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4201B" w14:textId="77777777" w:rsidR="00A05CDA" w:rsidRDefault="00A05CDA" w:rsidP="00B401D6">
      <w:pPr>
        <w:spacing w:after="0" w:line="240" w:lineRule="auto"/>
      </w:pPr>
      <w:r>
        <w:separator/>
      </w:r>
    </w:p>
  </w:endnote>
  <w:endnote w:type="continuationSeparator" w:id="0">
    <w:p w14:paraId="03E8FFE0" w14:textId="77777777" w:rsidR="00A05CDA" w:rsidRDefault="00A05CDA" w:rsidP="00B40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74A16" w14:textId="77777777" w:rsidR="00A05CDA" w:rsidRDefault="00A05CDA" w:rsidP="00B401D6">
      <w:pPr>
        <w:spacing w:after="0" w:line="240" w:lineRule="auto"/>
      </w:pPr>
      <w:r>
        <w:separator/>
      </w:r>
    </w:p>
  </w:footnote>
  <w:footnote w:type="continuationSeparator" w:id="0">
    <w:p w14:paraId="4550E48F" w14:textId="77777777" w:rsidR="00A05CDA" w:rsidRDefault="00A05CDA" w:rsidP="00B401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A1"/>
    <w:rsid w:val="00030D4C"/>
    <w:rsid w:val="00050327"/>
    <w:rsid w:val="00057A9B"/>
    <w:rsid w:val="000C6D84"/>
    <w:rsid w:val="000D32B6"/>
    <w:rsid w:val="001025DE"/>
    <w:rsid w:val="00197BD1"/>
    <w:rsid w:val="001C3E4D"/>
    <w:rsid w:val="002261B2"/>
    <w:rsid w:val="002A7081"/>
    <w:rsid w:val="00302B3F"/>
    <w:rsid w:val="00373047"/>
    <w:rsid w:val="003D240F"/>
    <w:rsid w:val="003D4766"/>
    <w:rsid w:val="00405940"/>
    <w:rsid w:val="00406B73"/>
    <w:rsid w:val="004547E7"/>
    <w:rsid w:val="00475049"/>
    <w:rsid w:val="004C3E1B"/>
    <w:rsid w:val="00520D65"/>
    <w:rsid w:val="00535611"/>
    <w:rsid w:val="00567060"/>
    <w:rsid w:val="0061097B"/>
    <w:rsid w:val="00670941"/>
    <w:rsid w:val="00693188"/>
    <w:rsid w:val="006C67DE"/>
    <w:rsid w:val="00747E06"/>
    <w:rsid w:val="007F2470"/>
    <w:rsid w:val="00851A80"/>
    <w:rsid w:val="008B6BFC"/>
    <w:rsid w:val="008E14E4"/>
    <w:rsid w:val="00955900"/>
    <w:rsid w:val="009959D7"/>
    <w:rsid w:val="009B1705"/>
    <w:rsid w:val="009E611B"/>
    <w:rsid w:val="00A05CDA"/>
    <w:rsid w:val="00A357AE"/>
    <w:rsid w:val="00AE483F"/>
    <w:rsid w:val="00B04E53"/>
    <w:rsid w:val="00B401D6"/>
    <w:rsid w:val="00B4441C"/>
    <w:rsid w:val="00B4584B"/>
    <w:rsid w:val="00B51B4F"/>
    <w:rsid w:val="00BD5652"/>
    <w:rsid w:val="00CC25EE"/>
    <w:rsid w:val="00CD0C23"/>
    <w:rsid w:val="00CE25CA"/>
    <w:rsid w:val="00CE3A9D"/>
    <w:rsid w:val="00D12464"/>
    <w:rsid w:val="00D27DC6"/>
    <w:rsid w:val="00F4591A"/>
    <w:rsid w:val="00F519D2"/>
    <w:rsid w:val="00F55C7B"/>
    <w:rsid w:val="00F73526"/>
    <w:rsid w:val="00FA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E7F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FA1AA1"/>
    <w:pPr>
      <w:spacing w:after="120" w:line="480" w:lineRule="auto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FA1AA1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1D6"/>
  </w:style>
  <w:style w:type="paragraph" w:styleId="Zpat">
    <w:name w:val="footer"/>
    <w:basedOn w:val="Normln"/>
    <w:link w:val="ZpatChar"/>
    <w:uiPriority w:val="99"/>
    <w:unhideWhenUsed/>
    <w:rsid w:val="00B4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1D6"/>
  </w:style>
  <w:style w:type="table" w:styleId="Mkatabulky">
    <w:name w:val="Table Grid"/>
    <w:basedOn w:val="Normlntabulka"/>
    <w:uiPriority w:val="39"/>
    <w:rsid w:val="0099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709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2025-04-08T06:19:00Z</dcterms:created>
  <dcterms:modified xsi:type="dcterms:W3CDTF">2025-04-08T06:19:00Z</dcterms:modified>
</cp:coreProperties>
</file>